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A4158" w14:paraId="064FDDE3" w14:textId="77777777" w:rsidTr="00CA41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7AC143" w:themeFill="text2"/>
          </w:tcPr>
          <w:p w14:paraId="064FDDE2" w14:textId="77777777" w:rsidR="00CA4158" w:rsidRPr="00CA4158" w:rsidRDefault="00CA4158" w:rsidP="00581A6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GC0139</w:t>
            </w:r>
          </w:p>
        </w:tc>
      </w:tr>
    </w:tbl>
    <w:p w14:paraId="064FDDE4" w14:textId="77777777" w:rsidR="00A34699" w:rsidRPr="00CA4158" w:rsidRDefault="00CA4158" w:rsidP="00581A6A">
      <w:pPr>
        <w:rPr>
          <w:b/>
          <w:color w:val="00B050"/>
          <w:sz w:val="36"/>
          <w:szCs w:val="36"/>
        </w:rPr>
      </w:pPr>
      <w:r w:rsidRPr="00CA4158">
        <w:rPr>
          <w:b/>
          <w:color w:val="00B050"/>
          <w:sz w:val="36"/>
          <w:szCs w:val="36"/>
        </w:rPr>
        <w:t>How</w:t>
      </w:r>
    </w:p>
    <w:p w14:paraId="064FDDE5" w14:textId="494C7ED1" w:rsidR="00CA4158" w:rsidRDefault="00D94A97" w:rsidP="003C6ECB">
      <w:pPr>
        <w:pStyle w:val="ListParagraph"/>
        <w:numPr>
          <w:ilvl w:val="0"/>
          <w:numId w:val="10"/>
        </w:numPr>
      </w:pPr>
      <w:r>
        <w:t>To introduce an enhanced and expanded level of data exchange</w:t>
      </w:r>
      <w:r w:rsidR="001F3156">
        <w:t>,</w:t>
      </w:r>
      <w:r>
        <w:t xml:space="preserve"> between Distribution Network Operators and the Electricity System Operator</w:t>
      </w:r>
      <w:r w:rsidR="001F3156">
        <w:t>,</w:t>
      </w:r>
      <w:r>
        <w:t xml:space="preserve"> utilising </w:t>
      </w:r>
      <w:commentRangeStart w:id="0"/>
      <w:del w:id="1" w:author="Creighton, Alan" w:date="2021-03-01T11:21:00Z">
        <w:r w:rsidDel="00D019FA">
          <w:delText>the IEC</w:delText>
        </w:r>
      </w:del>
      <w:ins w:id="2" w:author="Creighton, Alan" w:date="2021-03-01T11:21:00Z">
        <w:r w:rsidR="00D019FA">
          <w:t>a</w:t>
        </w:r>
      </w:ins>
      <w:r>
        <w:t xml:space="preserve"> </w:t>
      </w:r>
      <w:commentRangeEnd w:id="0"/>
      <w:r w:rsidR="00D019FA">
        <w:rPr>
          <w:rStyle w:val="CommentReference"/>
        </w:rPr>
        <w:commentReference w:id="0"/>
      </w:r>
      <w:r>
        <w:t>Common Information</w:t>
      </w:r>
      <w:ins w:id="3" w:author="GRAEME VINCENT" w:date="2021-03-08T13:19:00Z">
        <w:r w:rsidR="00975390">
          <w:t xml:space="preserve"> Model</w:t>
        </w:r>
      </w:ins>
      <w:r w:rsidR="001F3156">
        <w:t xml:space="preserve"> (CIM)</w:t>
      </w:r>
      <w:r>
        <w:t xml:space="preserve"> standard</w:t>
      </w:r>
      <w:r w:rsidR="001F3156">
        <w:t>.</w:t>
      </w:r>
    </w:p>
    <w:p w14:paraId="064FDDE6" w14:textId="77777777" w:rsidR="001F3156" w:rsidRDefault="001F3156" w:rsidP="003C6ECB">
      <w:pPr>
        <w:pStyle w:val="ListParagraph"/>
        <w:numPr>
          <w:ilvl w:val="0"/>
          <w:numId w:val="10"/>
        </w:numPr>
      </w:pPr>
      <w:r>
        <w:t xml:space="preserve">The new data exchange requirement will commence for all DNOs and </w:t>
      </w:r>
      <w:ins w:id="4" w:author="Creighton, Alan" w:date="2021-03-01T11:35:00Z">
        <w:r w:rsidR="00D8058C">
          <w:t xml:space="preserve">the </w:t>
        </w:r>
      </w:ins>
      <w:r>
        <w:t xml:space="preserve">ESO at the same time and only when all parties have developed the required level of CIM capability; but not later than </w:t>
      </w:r>
      <w:commentRangeStart w:id="5"/>
      <w:r>
        <w:t>31 December 2024</w:t>
      </w:r>
      <w:commentRangeEnd w:id="5"/>
      <w:r w:rsidR="00D019FA">
        <w:rPr>
          <w:rStyle w:val="CommentReference"/>
        </w:rPr>
        <w:commentReference w:id="5"/>
      </w:r>
      <w:r>
        <w:t>.</w:t>
      </w:r>
    </w:p>
    <w:p w14:paraId="064FDDE7" w14:textId="77777777" w:rsidR="001F3156" w:rsidRDefault="001F3156" w:rsidP="003C6ECB">
      <w:pPr>
        <w:pStyle w:val="ListParagraph"/>
        <w:numPr>
          <w:ilvl w:val="0"/>
          <w:numId w:val="10"/>
        </w:numPr>
      </w:pPr>
      <w:r>
        <w:t xml:space="preserve">A governance body, with representation from each of the DNOs, the TOs and the ESO, to be </w:t>
      </w:r>
      <w:r w:rsidR="0027681E">
        <w:t>established</w:t>
      </w:r>
      <w:del w:id="6" w:author="Creighton, Alan" w:date="2021-03-01T11:36:00Z">
        <w:r w:rsidR="0027681E" w:rsidDel="00D8058C">
          <w:delText>;</w:delText>
        </w:r>
      </w:del>
      <w:r w:rsidR="0027681E">
        <w:t xml:space="preserve"> to define the CIM standard </w:t>
      </w:r>
      <w:del w:id="7" w:author="Creighton, Alan" w:date="2021-03-01T11:24:00Z">
        <w:r w:rsidR="0027681E" w:rsidDel="00D019FA">
          <w:delText xml:space="preserve">requirements </w:delText>
        </w:r>
      </w:del>
      <w:ins w:id="8" w:author="Creighton, Alan" w:date="2021-03-01T11:24:00Z">
        <w:r w:rsidR="00D019FA">
          <w:t xml:space="preserve">to be adopted </w:t>
        </w:r>
      </w:ins>
      <w:r w:rsidR="0027681E">
        <w:t xml:space="preserve">for </w:t>
      </w:r>
      <w:ins w:id="9" w:author="Creighton, Alan" w:date="2021-03-01T11:24:00Z">
        <w:r w:rsidR="00D019FA">
          <w:t>GB</w:t>
        </w:r>
      </w:ins>
      <w:del w:id="10" w:author="Creighton, Alan" w:date="2021-03-01T11:24:00Z">
        <w:r w:rsidR="0027681E" w:rsidDel="00D019FA">
          <w:delText>the UK</w:delText>
        </w:r>
      </w:del>
      <w:r w:rsidR="0027681E">
        <w:t xml:space="preserve">, coordinate CIM development and represent the </w:t>
      </w:r>
      <w:del w:id="11" w:author="Creighton, Alan" w:date="2021-03-01T11:24:00Z">
        <w:r w:rsidR="0027681E" w:rsidDel="00D019FA">
          <w:delText xml:space="preserve">UK </w:delText>
        </w:r>
      </w:del>
      <w:ins w:id="12" w:author="Creighton, Alan" w:date="2021-03-01T11:24:00Z">
        <w:r w:rsidR="00D019FA">
          <w:t xml:space="preserve">GB </w:t>
        </w:r>
      </w:ins>
      <w:r w:rsidR="0027681E">
        <w:t>electricity supply industry at the international IEC CIM working group.</w:t>
      </w:r>
    </w:p>
    <w:p w14:paraId="064FDDE8" w14:textId="77777777" w:rsidR="0027681E" w:rsidRDefault="00470AB5" w:rsidP="003C6ECB">
      <w:pPr>
        <w:pStyle w:val="ListParagraph"/>
        <w:numPr>
          <w:ilvl w:val="0"/>
          <w:numId w:val="10"/>
        </w:numPr>
      </w:pPr>
      <w:r>
        <w:t xml:space="preserve">To </w:t>
      </w:r>
      <w:ins w:id="13" w:author="Creighton, Alan" w:date="2021-03-01T11:37:00Z">
        <w:r w:rsidR="00D8058C">
          <w:t xml:space="preserve">clarify the ESO data requirements, and to </w:t>
        </w:r>
      </w:ins>
      <w:r>
        <w:t>align</w:t>
      </w:r>
      <w:ins w:id="14" w:author="Creighton, Alan" w:date="2021-03-01T11:26:00Z">
        <w:r w:rsidR="00D019FA">
          <w:t>, as far as possible,</w:t>
        </w:r>
      </w:ins>
      <w:r>
        <w:t xml:space="preserve"> the </w:t>
      </w:r>
      <w:ins w:id="15" w:author="Creighton, Alan" w:date="2021-03-01T11:25:00Z">
        <w:r w:rsidR="00D019FA">
          <w:t>d</w:t>
        </w:r>
      </w:ins>
      <w:del w:id="16" w:author="Creighton, Alan" w:date="2021-03-01T11:25:00Z">
        <w:r w:rsidDel="00D019FA">
          <w:delText>D</w:delText>
        </w:r>
      </w:del>
      <w:r>
        <w:t xml:space="preserve">emand </w:t>
      </w:r>
      <w:del w:id="17" w:author="Creighton, Alan" w:date="2021-03-01T11:25:00Z">
        <w:r w:rsidDel="00D019FA">
          <w:delText xml:space="preserve">&amp; Energy </w:delText>
        </w:r>
      </w:del>
      <w:ins w:id="18" w:author="Creighton, Alan" w:date="2021-03-01T11:25:00Z">
        <w:r w:rsidR="00D019FA">
          <w:t xml:space="preserve">and generation </w:t>
        </w:r>
      </w:ins>
      <w:r>
        <w:t xml:space="preserve">data and the Network data requirements of the </w:t>
      </w:r>
      <w:ins w:id="19" w:author="Creighton, Alan" w:date="2021-03-01T11:27:00Z">
        <w:r w:rsidR="00D019FA">
          <w:t xml:space="preserve">current </w:t>
        </w:r>
      </w:ins>
      <w:r>
        <w:t>Week 24/50 data submissions with those of a Statement of Works through submission of consistent CIM network models.</w:t>
      </w:r>
    </w:p>
    <w:p w14:paraId="064FDDE9" w14:textId="77777777" w:rsidR="00470AB5" w:rsidRDefault="00470AB5" w:rsidP="003C6ECB">
      <w:pPr>
        <w:pStyle w:val="ListParagraph"/>
        <w:numPr>
          <w:ilvl w:val="0"/>
          <w:numId w:val="10"/>
        </w:numPr>
      </w:pPr>
      <w:bookmarkStart w:id="20" w:name="_Hlk65247072"/>
      <w:r>
        <w:t>To require</w:t>
      </w:r>
      <w:r w:rsidR="00141286">
        <w:t xml:space="preserve">, as part of the </w:t>
      </w:r>
      <w:commentRangeStart w:id="21"/>
      <w:r w:rsidR="00141286">
        <w:t xml:space="preserve">Week 24/50 </w:t>
      </w:r>
      <w:commentRangeEnd w:id="21"/>
      <w:r w:rsidR="00D019FA">
        <w:rPr>
          <w:rStyle w:val="CommentReference"/>
        </w:rPr>
        <w:commentReference w:id="21"/>
      </w:r>
      <w:r w:rsidR="00141286">
        <w:t xml:space="preserve">data submission, </w:t>
      </w:r>
      <w:bookmarkEnd w:id="20"/>
      <w:r w:rsidR="00141286">
        <w:t>the provision of a CIM compliant model representing the sub-transmission voltage level network; including detailed node, line and generator data</w:t>
      </w:r>
      <w:r w:rsidR="00116098">
        <w:t xml:space="preserve"> at that voltage level</w:t>
      </w:r>
      <w:r w:rsidR="00141286">
        <w:t>.</w:t>
      </w:r>
    </w:p>
    <w:p w14:paraId="064FDDEA" w14:textId="77777777" w:rsidR="00141286" w:rsidRDefault="00141286" w:rsidP="003C6ECB">
      <w:pPr>
        <w:pStyle w:val="ListParagraph"/>
        <w:numPr>
          <w:ilvl w:val="0"/>
          <w:numId w:val="10"/>
        </w:numPr>
      </w:pPr>
      <w:bookmarkStart w:id="22" w:name="_Hlk65247090"/>
      <w:r>
        <w:t>To require, as part of the Week 24/50 data submission,</w:t>
      </w:r>
      <w:r w:rsidR="00116098">
        <w:t xml:space="preserve"> the provision of a CIM compliant model </w:t>
      </w:r>
      <w:bookmarkEnd w:id="22"/>
      <w:r w:rsidR="00116098">
        <w:t>with equivalent discrete demand and generation models representing the aggregate demand and aggregate generation (by energy source/conversion technology)</w:t>
      </w:r>
      <w:del w:id="23" w:author="Creighton, Alan" w:date="2021-03-01T12:29:00Z">
        <w:r w:rsidR="00116098" w:rsidDel="00E85A9C">
          <w:delText xml:space="preserve"> </w:delText>
        </w:r>
        <w:commentRangeStart w:id="24"/>
        <w:r w:rsidR="00116098" w:rsidDel="00E85A9C">
          <w:delText xml:space="preserve">at all the voltage levels below the sub-transmission </w:delText>
        </w:r>
        <w:commentRangeStart w:id="25"/>
        <w:r w:rsidR="00116098" w:rsidDel="00E85A9C">
          <w:delText>level</w:delText>
        </w:r>
      </w:del>
      <w:ins w:id="26" w:author="Creighton, Alan" w:date="2021-03-01T12:29:00Z">
        <w:r w:rsidR="00E85A9C">
          <w:t xml:space="preserve">for demand and generation not </w:t>
        </w:r>
      </w:ins>
      <w:ins w:id="27" w:author="Creighton, Alan" w:date="2021-03-01T12:30:00Z">
        <w:r w:rsidR="00E85A9C">
          <w:t xml:space="preserve">discretely </w:t>
        </w:r>
      </w:ins>
      <w:ins w:id="28" w:author="Creighton, Alan" w:date="2021-03-01T12:29:00Z">
        <w:r w:rsidR="00E85A9C">
          <w:t xml:space="preserve">provided in </w:t>
        </w:r>
      </w:ins>
      <w:ins w:id="29" w:author="Creighton, Alan" w:date="2021-03-01T12:30:00Z">
        <w:r w:rsidR="00E85A9C">
          <w:t xml:space="preserve">the </w:t>
        </w:r>
      </w:ins>
      <w:ins w:id="30" w:author="Creighton, Alan" w:date="2021-03-01T12:29:00Z">
        <w:r w:rsidR="00E85A9C">
          <w:t>CIM compliant model</w:t>
        </w:r>
      </w:ins>
      <w:r w:rsidR="00116098">
        <w:t>.</w:t>
      </w:r>
      <w:commentRangeEnd w:id="24"/>
      <w:r w:rsidR="00775CDC">
        <w:rPr>
          <w:rStyle w:val="CommentReference"/>
        </w:rPr>
        <w:commentReference w:id="24"/>
      </w:r>
      <w:commentRangeEnd w:id="25"/>
      <w:r w:rsidR="00E85A9C">
        <w:rPr>
          <w:rStyle w:val="CommentReference"/>
        </w:rPr>
        <w:commentReference w:id="25"/>
      </w:r>
    </w:p>
    <w:p w14:paraId="064FDDEB" w14:textId="77777777" w:rsidR="00116098" w:rsidRDefault="00116098" w:rsidP="003C6ECB">
      <w:pPr>
        <w:pStyle w:val="ListParagraph"/>
        <w:numPr>
          <w:ilvl w:val="0"/>
          <w:numId w:val="10"/>
        </w:numPr>
      </w:pPr>
      <w:r>
        <w:t>To require, as part of the Week 24/50 data submission, the provision of a CIM compliant models that represent power flow and fault level contributions at an increased number of cardinal demand points</w:t>
      </w:r>
      <w:ins w:id="31" w:author="Creighton, Alan" w:date="2021-03-01T12:31:00Z">
        <w:r w:rsidR="00E85A9C">
          <w:t xml:space="preserve"> in time</w:t>
        </w:r>
      </w:ins>
      <w:r>
        <w:t>.</w:t>
      </w:r>
    </w:p>
    <w:p w14:paraId="064FDDEC" w14:textId="77777777" w:rsidR="00116098" w:rsidRDefault="00F834D0" w:rsidP="003C6ECB">
      <w:pPr>
        <w:pStyle w:val="ListParagraph"/>
        <w:numPr>
          <w:ilvl w:val="0"/>
          <w:numId w:val="10"/>
        </w:numPr>
      </w:pPr>
      <w:r>
        <w:t>To require</w:t>
      </w:r>
      <w:r w:rsidR="00AB2FE0">
        <w:t>, as part of the Week 42 data submission, the provision of CIM compliant models representing a single boundary, switch level model of the transmission system.</w:t>
      </w:r>
    </w:p>
    <w:p w14:paraId="064FDDED" w14:textId="77777777" w:rsidR="00AB2FE0" w:rsidRDefault="00AB2FE0" w:rsidP="003C6ECB">
      <w:pPr>
        <w:pStyle w:val="ListParagraph"/>
        <w:numPr>
          <w:ilvl w:val="0"/>
          <w:numId w:val="10"/>
        </w:numPr>
      </w:pPr>
      <w:r>
        <w:t>To require, as part of the Week 42 data submission, the provision of CIM compliant models representing an increased number of transmission system dispatch scenarios.</w:t>
      </w:r>
    </w:p>
    <w:p w14:paraId="064FDDEE" w14:textId="77777777" w:rsidR="00AB2FE0" w:rsidRDefault="00DA2B0B" w:rsidP="003C6ECB">
      <w:pPr>
        <w:pStyle w:val="ListParagraph"/>
        <w:numPr>
          <w:ilvl w:val="0"/>
          <w:numId w:val="10"/>
        </w:numPr>
        <w:rPr>
          <w:ins w:id="32" w:author="Thomson (ESO), Paul" w:date="2021-03-01T09:52:00Z"/>
        </w:rPr>
      </w:pPr>
      <w:r>
        <w:t xml:space="preserve">These requirements to be detailed in a </w:t>
      </w:r>
      <w:del w:id="33" w:author="Creighton, Alan" w:date="2021-03-01T11:32:00Z">
        <w:r w:rsidDel="00D8058C">
          <w:delText xml:space="preserve">separate </w:delText>
        </w:r>
      </w:del>
      <w:ins w:id="34" w:author="Creighton, Alan" w:date="2021-03-01T11:32:00Z">
        <w:r w:rsidR="00D8058C">
          <w:t xml:space="preserve">new </w:t>
        </w:r>
      </w:ins>
      <w:r>
        <w:t>section of the Grid Code’ Planning Code legal text</w:t>
      </w:r>
      <w:ins w:id="35" w:author="Creighton, Alan" w:date="2021-03-01T11:32:00Z">
        <w:r w:rsidR="00D8058C">
          <w:t>, to replace the present data exchange requirements following the implementation of CIM data exchange</w:t>
        </w:r>
      </w:ins>
      <w:del w:id="36" w:author="Creighton, Alan" w:date="2021-03-01T11:32:00Z">
        <w:r w:rsidDel="00D8058C">
          <w:delText>.</w:delText>
        </w:r>
      </w:del>
    </w:p>
    <w:p w14:paraId="064FDDEF" w14:textId="77777777" w:rsidR="00775CDC" w:rsidRDefault="00775CDC" w:rsidP="003C6ECB">
      <w:pPr>
        <w:pStyle w:val="ListParagraph"/>
        <w:numPr>
          <w:ilvl w:val="0"/>
          <w:numId w:val="10"/>
        </w:numPr>
      </w:pPr>
      <w:commentRangeStart w:id="37"/>
      <w:ins w:id="38" w:author="Thomson (ESO), Paul" w:date="2021-03-01T09:52:00Z">
        <w:r>
          <w:t>A method of notifying data receiving parties what generation</w:t>
        </w:r>
      </w:ins>
      <w:ins w:id="39" w:author="Thomson (ESO), Paul" w:date="2021-03-01T09:53:00Z">
        <w:r>
          <w:t xml:space="preserve"> has been despatched in their network for any scenario supplied</w:t>
        </w:r>
      </w:ins>
      <w:commentRangeEnd w:id="37"/>
      <w:r w:rsidR="00D8058C">
        <w:rPr>
          <w:rStyle w:val="CommentReference"/>
        </w:rPr>
        <w:commentReference w:id="37"/>
      </w:r>
    </w:p>
    <w:p w14:paraId="064FDDF0" w14:textId="77777777" w:rsidR="00DA2B0B" w:rsidRDefault="00DA2B0B" w:rsidP="00DA2B0B"/>
    <w:p w14:paraId="064FDDF1" w14:textId="77777777" w:rsidR="00DA2B0B" w:rsidRDefault="00DA2B0B" w:rsidP="00DA2B0B">
      <w:pPr>
        <w:rPr>
          <w:ins w:id="40" w:author="Thomson (ESO), Paul" w:date="2021-03-01T09:55:00Z"/>
        </w:rPr>
      </w:pPr>
      <w:r>
        <w:t>Draft by, Ian Povey – 26 February 2021.</w:t>
      </w:r>
    </w:p>
    <w:p w14:paraId="064FDDF2" w14:textId="77777777" w:rsidR="00611C31" w:rsidRDefault="00611C31" w:rsidP="00DA2B0B">
      <w:pPr>
        <w:rPr>
          <w:ins w:id="41" w:author="Creighton, Alan" w:date="2021-03-01T11:34:00Z"/>
        </w:rPr>
      </w:pPr>
      <w:ins w:id="42" w:author="Thomson (ESO), Paul" w:date="2021-03-01T09:55:00Z">
        <w:r>
          <w:t>Updated Paul Thomson – 01 March 2021</w:t>
        </w:r>
      </w:ins>
    </w:p>
    <w:p w14:paraId="064FDDF3" w14:textId="16A9EF98" w:rsidR="00D8058C" w:rsidRDefault="00D8058C" w:rsidP="00DA2B0B">
      <w:pPr>
        <w:rPr>
          <w:ins w:id="43" w:author="GRAEME VINCENT" w:date="2021-03-08T13:20:00Z"/>
        </w:rPr>
      </w:pPr>
      <w:ins w:id="44" w:author="Creighton, Alan" w:date="2021-03-01T11:34:00Z">
        <w:r>
          <w:t xml:space="preserve">Updated Alan Creighton </w:t>
        </w:r>
      </w:ins>
      <w:ins w:id="45" w:author="Creighton, Alan" w:date="2021-03-01T11:35:00Z">
        <w:r>
          <w:t>–</w:t>
        </w:r>
      </w:ins>
      <w:ins w:id="46" w:author="Creighton, Alan" w:date="2021-03-01T11:34:00Z">
        <w:r>
          <w:t xml:space="preserve"> 01 </w:t>
        </w:r>
      </w:ins>
      <w:ins w:id="47" w:author="Creighton, Alan" w:date="2021-03-01T11:35:00Z">
        <w:r>
          <w:t>March 2021</w:t>
        </w:r>
      </w:ins>
    </w:p>
    <w:p w14:paraId="105961A1" w14:textId="0E8EF759" w:rsidR="00975390" w:rsidRPr="00581A6A" w:rsidRDefault="00975390" w:rsidP="00DA2B0B">
      <w:ins w:id="48" w:author="GRAEME VINCENT" w:date="2021-03-08T13:20:00Z">
        <w:r>
          <w:t xml:space="preserve">Updated Graeme Vincent </w:t>
        </w:r>
      </w:ins>
      <w:ins w:id="49" w:author="GRAEME VINCENT" w:date="2021-03-08T13:21:00Z">
        <w:r>
          <w:t>–</w:t>
        </w:r>
      </w:ins>
      <w:ins w:id="50" w:author="GRAEME VINCENT" w:date="2021-03-08T13:20:00Z">
        <w:r>
          <w:t xml:space="preserve"> </w:t>
        </w:r>
      </w:ins>
      <w:ins w:id="51" w:author="GRAEME VINCENT" w:date="2021-03-08T13:21:00Z">
        <w:r>
          <w:t>08 March 2021</w:t>
        </w:r>
      </w:ins>
    </w:p>
    <w:sectPr w:rsidR="00975390" w:rsidRPr="00581A6A" w:rsidSect="006F3170">
      <w:pgSz w:w="11906" w:h="16838" w:code="9"/>
      <w:pgMar w:top="1440" w:right="1440" w:bottom="1440" w:left="1440" w:header="709" w:footer="83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Creighton, Alan" w:date="2021-03-01T11:21:00Z" w:initials="AMC">
    <w:p w14:paraId="064FDDF4" w14:textId="77777777" w:rsidR="00D019FA" w:rsidRDefault="00D019FA">
      <w:pPr>
        <w:pStyle w:val="CommentText"/>
      </w:pPr>
      <w:r>
        <w:rPr>
          <w:rStyle w:val="CommentReference"/>
        </w:rPr>
        <w:annotationRef/>
      </w:r>
      <w:r>
        <w:t>I think  we’re looking for the CIM governance group to select which one</w:t>
      </w:r>
    </w:p>
  </w:comment>
  <w:comment w:id="5" w:author="Creighton, Alan" w:date="2021-03-01T11:24:00Z" w:initials="AMC">
    <w:p w14:paraId="064FDDF5" w14:textId="77777777" w:rsidR="00D019FA" w:rsidRDefault="00D019FA">
      <w:pPr>
        <w:pStyle w:val="CommentText"/>
      </w:pPr>
      <w:r>
        <w:rPr>
          <w:rStyle w:val="CommentReference"/>
        </w:rPr>
        <w:annotationRef/>
      </w:r>
      <w:r>
        <w:t>Not necessarily disagreeing with the date, but I think we still need to agree on an implementation date and the steps that need to be taken before then particularly is we’re looking to hardcode this in the GCode</w:t>
      </w:r>
    </w:p>
  </w:comment>
  <w:comment w:id="21" w:author="Creighton, Alan" w:date="2021-03-01T11:39:00Z" w:initials="AMC">
    <w:p w14:paraId="064FDDF6" w14:textId="77777777" w:rsidR="00D019FA" w:rsidRDefault="00D019FA">
      <w:pPr>
        <w:pStyle w:val="CommentText"/>
      </w:pPr>
      <w:r>
        <w:rPr>
          <w:rStyle w:val="CommentReference"/>
        </w:rPr>
        <w:annotationRef/>
      </w:r>
      <w:r>
        <w:t>I’m not sure that we want to constrain the data submission to week</w:t>
      </w:r>
      <w:r w:rsidR="00D8058C">
        <w:t xml:space="preserve"> 24/50 eg the SOW data exchange will be connection request drive.  Perhaps it would be more generic to refer to the DNO/ESO data exchange?</w:t>
      </w:r>
    </w:p>
  </w:comment>
  <w:comment w:id="24" w:author="Thomson (ESO), Paul" w:date="2021-03-01T09:48:00Z" w:initials="T(P">
    <w:p w14:paraId="064FDDF7" w14:textId="77777777" w:rsidR="00775CDC" w:rsidRDefault="00775CDC">
      <w:pPr>
        <w:pStyle w:val="CommentText"/>
      </w:pPr>
      <w:r>
        <w:rPr>
          <w:rStyle w:val="CommentReference"/>
        </w:rPr>
        <w:annotationRef/>
      </w:r>
      <w:r>
        <w:t>Would this be better to say: at all voltage levels or network not required to be submitted as part of the data submission? To cover parties who have to provide more than just the sub-transmission system and those who supply less.</w:t>
      </w:r>
    </w:p>
  </w:comment>
  <w:comment w:id="25" w:author="Creighton, Alan" w:date="2021-03-01T12:30:00Z" w:initials="AMC">
    <w:p w14:paraId="064FDDF8" w14:textId="77777777" w:rsidR="00E85A9C" w:rsidRDefault="00E85A9C">
      <w:pPr>
        <w:pStyle w:val="CommentText"/>
      </w:pPr>
      <w:r>
        <w:rPr>
          <w:rStyle w:val="CommentReference"/>
        </w:rPr>
        <w:annotationRef/>
      </w:r>
      <w:r>
        <w:t>Does this suggestion work?</w:t>
      </w:r>
    </w:p>
  </w:comment>
  <w:comment w:id="37" w:author="Creighton, Alan" w:date="2021-03-01T11:34:00Z" w:initials="AMC">
    <w:p w14:paraId="064FDDF9" w14:textId="77777777" w:rsidR="00D8058C" w:rsidRDefault="00D8058C">
      <w:pPr>
        <w:pStyle w:val="CommentText"/>
      </w:pPr>
      <w:r>
        <w:rPr>
          <w:rStyle w:val="CommentReference"/>
        </w:rPr>
        <w:annotationRef/>
      </w:r>
      <w:r>
        <w:t>Not sure I follow this – would further clarity help.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64FDDF4" w15:done="0"/>
  <w15:commentEx w15:paraId="064FDDF5" w15:done="0"/>
  <w15:commentEx w15:paraId="064FDDF6" w15:done="0"/>
  <w15:commentEx w15:paraId="064FDDF7" w15:done="0"/>
  <w15:commentEx w15:paraId="064FDDF8" w15:done="0"/>
  <w15:commentEx w15:paraId="064FDD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4FDDF4" w16cid:durableId="23F094BC"/>
  <w16cid:commentId w16cid:paraId="064FDDF5" w16cid:durableId="23F094BD"/>
  <w16cid:commentId w16cid:paraId="064FDDF6" w16cid:durableId="23F094BE"/>
  <w16cid:commentId w16cid:paraId="064FDDF7" w16cid:durableId="23F094BF"/>
  <w16cid:commentId w16cid:paraId="064FDDF8" w16cid:durableId="23F094C0"/>
  <w16cid:commentId w16cid:paraId="064FDDF9" w16cid:durableId="23F094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FDDFC" w14:textId="77777777" w:rsidR="0086338A" w:rsidRDefault="0086338A" w:rsidP="00B61FA0">
      <w:pPr>
        <w:spacing w:before="0" w:after="0"/>
      </w:pPr>
      <w:r>
        <w:separator/>
      </w:r>
    </w:p>
  </w:endnote>
  <w:endnote w:type="continuationSeparator" w:id="0">
    <w:p w14:paraId="064FDDFD" w14:textId="77777777" w:rsidR="0086338A" w:rsidRDefault="0086338A" w:rsidP="00B61F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FDDFA" w14:textId="77777777" w:rsidR="0086338A" w:rsidRDefault="0086338A" w:rsidP="00B61FA0">
      <w:pPr>
        <w:spacing w:before="0" w:after="0"/>
      </w:pPr>
      <w:r>
        <w:separator/>
      </w:r>
    </w:p>
  </w:footnote>
  <w:footnote w:type="continuationSeparator" w:id="0">
    <w:p w14:paraId="064FDDFB" w14:textId="77777777" w:rsidR="0086338A" w:rsidRDefault="0086338A" w:rsidP="00B61FA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24B95"/>
    <w:multiLevelType w:val="hybridMultilevel"/>
    <w:tmpl w:val="B9A45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94C44"/>
    <w:multiLevelType w:val="hybridMultilevel"/>
    <w:tmpl w:val="27069302"/>
    <w:lvl w:ilvl="0" w:tplc="92F653B2">
      <w:start w:val="1"/>
      <w:numFmt w:val="decimal"/>
      <w:pStyle w:val="Heading3"/>
      <w:lvlText w:val="%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367"/>
    <w:multiLevelType w:val="hybridMultilevel"/>
    <w:tmpl w:val="FB6C0764"/>
    <w:lvl w:ilvl="0" w:tplc="4B0467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A9230" w:themeColor="text2" w:themeShade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AA299F"/>
    <w:multiLevelType w:val="hybridMultilevel"/>
    <w:tmpl w:val="C2269CE8"/>
    <w:lvl w:ilvl="0" w:tplc="87C4FD92">
      <w:start w:val="1"/>
      <w:numFmt w:val="decimal"/>
      <w:pStyle w:val="Heading1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B0032"/>
    <w:multiLevelType w:val="hybridMultilevel"/>
    <w:tmpl w:val="5ED0ABA8"/>
    <w:lvl w:ilvl="0" w:tplc="CBA032A8">
      <w:start w:val="1"/>
      <w:numFmt w:val="decimal"/>
      <w:pStyle w:val="Heading2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F7C23"/>
    <w:multiLevelType w:val="hybridMultilevel"/>
    <w:tmpl w:val="2AD48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74D77"/>
    <w:multiLevelType w:val="hybridMultilevel"/>
    <w:tmpl w:val="2B943E66"/>
    <w:lvl w:ilvl="0" w:tplc="AD72A208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E2534"/>
    <w:multiLevelType w:val="hybridMultilevel"/>
    <w:tmpl w:val="5228517A"/>
    <w:lvl w:ilvl="0" w:tplc="182A6B6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37994"/>
    <w:multiLevelType w:val="hybridMultilevel"/>
    <w:tmpl w:val="F028C9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B87996"/>
    <w:multiLevelType w:val="hybridMultilevel"/>
    <w:tmpl w:val="5EA2D3C6"/>
    <w:lvl w:ilvl="0" w:tplc="08F85A9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EME VINCENT">
    <w15:presenceInfo w15:providerId="None" w15:userId="GRAEME VINCENT"/>
  </w15:person>
  <w15:person w15:author="Thomson (ESO), Paul">
    <w15:presenceInfo w15:providerId="AD" w15:userId="S-1-5-21-852109325-4236797708-1392725387-15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hideSpellingErrors/>
  <w:hideGrammaticalErrors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158"/>
    <w:rsid w:val="00093DA5"/>
    <w:rsid w:val="000C56BE"/>
    <w:rsid w:val="00116098"/>
    <w:rsid w:val="00141286"/>
    <w:rsid w:val="001F3156"/>
    <w:rsid w:val="0027681E"/>
    <w:rsid w:val="002A0E7A"/>
    <w:rsid w:val="002C2A04"/>
    <w:rsid w:val="003C6ECB"/>
    <w:rsid w:val="00470AB5"/>
    <w:rsid w:val="004A4BB2"/>
    <w:rsid w:val="00541DB8"/>
    <w:rsid w:val="00576C5C"/>
    <w:rsid w:val="00581A6A"/>
    <w:rsid w:val="00611C31"/>
    <w:rsid w:val="006A2AD3"/>
    <w:rsid w:val="006F3170"/>
    <w:rsid w:val="00715E4A"/>
    <w:rsid w:val="00757093"/>
    <w:rsid w:val="00775CDC"/>
    <w:rsid w:val="00836042"/>
    <w:rsid w:val="0086338A"/>
    <w:rsid w:val="00975390"/>
    <w:rsid w:val="00A34699"/>
    <w:rsid w:val="00AB2FE0"/>
    <w:rsid w:val="00B61FA0"/>
    <w:rsid w:val="00B65068"/>
    <w:rsid w:val="00CA4158"/>
    <w:rsid w:val="00D019FA"/>
    <w:rsid w:val="00D06436"/>
    <w:rsid w:val="00D8058C"/>
    <w:rsid w:val="00D94A97"/>
    <w:rsid w:val="00DA2B0B"/>
    <w:rsid w:val="00E21E0B"/>
    <w:rsid w:val="00E349B6"/>
    <w:rsid w:val="00E41E63"/>
    <w:rsid w:val="00E85A9C"/>
    <w:rsid w:val="00EA12C5"/>
    <w:rsid w:val="00EB0590"/>
    <w:rsid w:val="00EC6C60"/>
    <w:rsid w:val="00F40D84"/>
    <w:rsid w:val="00F834D0"/>
    <w:rsid w:val="00F84390"/>
    <w:rsid w:val="00FC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4FDDE2"/>
  <w15:docId w15:val="{B1E1827E-BB78-4562-9305-550BCB36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E4A"/>
    <w:pPr>
      <w:spacing w:before="240" w:after="240" w:line="240" w:lineRule="auto"/>
      <w:jc w:val="both"/>
    </w:pPr>
  </w:style>
  <w:style w:type="paragraph" w:styleId="Heading1">
    <w:name w:val="heading 1"/>
    <w:next w:val="Normal"/>
    <w:link w:val="Heading1Char"/>
    <w:uiPriority w:val="9"/>
    <w:qFormat/>
    <w:rsid w:val="006F3170"/>
    <w:pPr>
      <w:keepNext/>
      <w:keepLines/>
      <w:numPr>
        <w:numId w:val="1"/>
      </w:numPr>
      <w:spacing w:before="360" w:line="240" w:lineRule="auto"/>
      <w:ind w:left="431" w:hanging="431"/>
      <w:outlineLvl w:val="0"/>
    </w:pPr>
    <w:rPr>
      <w:rFonts w:asciiTheme="majorHAnsi" w:eastAsiaTheme="majorEastAsia" w:hAnsiTheme="majorHAnsi" w:cstheme="majorBidi"/>
      <w:color w:val="00245D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6F3170"/>
    <w:pPr>
      <w:keepNext/>
      <w:keepLines/>
      <w:numPr>
        <w:numId w:val="2"/>
      </w:numPr>
      <w:spacing w:before="360" w:after="240" w:line="240" w:lineRule="auto"/>
      <w:ind w:left="578" w:hanging="578"/>
      <w:outlineLvl w:val="1"/>
    </w:pPr>
    <w:rPr>
      <w:rFonts w:asciiTheme="majorHAnsi" w:eastAsiaTheme="majorEastAsia" w:hAnsiTheme="majorHAnsi" w:cstheme="majorBidi"/>
      <w:color w:val="00245D"/>
      <w:sz w:val="28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6A2AD3"/>
    <w:pPr>
      <w:keepNext/>
      <w:keepLines/>
      <w:numPr>
        <w:numId w:val="3"/>
      </w:numPr>
      <w:spacing w:before="240" w:after="240" w:line="240" w:lineRule="auto"/>
      <w:ind w:hanging="720"/>
      <w:outlineLvl w:val="2"/>
    </w:pPr>
    <w:rPr>
      <w:rFonts w:asciiTheme="majorHAnsi" w:eastAsiaTheme="majorEastAsia" w:hAnsiTheme="majorHAnsi" w:cstheme="majorBidi"/>
      <w:color w:val="00245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5E4A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6F3170"/>
    <w:rPr>
      <w:rFonts w:asciiTheme="majorHAnsi" w:eastAsiaTheme="majorEastAsia" w:hAnsiTheme="majorHAnsi" w:cstheme="majorBidi"/>
      <w:color w:val="00245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3170"/>
    <w:rPr>
      <w:rFonts w:asciiTheme="majorHAnsi" w:eastAsiaTheme="majorEastAsia" w:hAnsiTheme="majorHAnsi" w:cstheme="majorBidi"/>
      <w:color w:val="00245D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2AD3"/>
    <w:rPr>
      <w:rFonts w:asciiTheme="majorHAnsi" w:eastAsiaTheme="majorEastAsia" w:hAnsiTheme="majorHAnsi" w:cstheme="majorBidi"/>
      <w:color w:val="00245D"/>
      <w:sz w:val="24"/>
      <w:szCs w:val="24"/>
    </w:rPr>
  </w:style>
  <w:style w:type="paragraph" w:styleId="Title">
    <w:name w:val="Title"/>
    <w:next w:val="Normal"/>
    <w:link w:val="TitleChar"/>
    <w:uiPriority w:val="10"/>
    <w:qFormat/>
    <w:rsid w:val="006A2AD3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00245D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2AD3"/>
    <w:rPr>
      <w:rFonts w:asciiTheme="majorHAnsi" w:eastAsiaTheme="majorEastAsia" w:hAnsiTheme="majorHAnsi" w:cstheme="majorBidi"/>
      <w:color w:val="00245D"/>
      <w:spacing w:val="-10"/>
      <w:kern w:val="28"/>
      <w:sz w:val="72"/>
      <w:szCs w:val="56"/>
    </w:rPr>
  </w:style>
  <w:style w:type="paragraph" w:styleId="Subtitle">
    <w:name w:val="Subtitle"/>
    <w:next w:val="Normal"/>
    <w:link w:val="SubtitleChar"/>
    <w:uiPriority w:val="11"/>
    <w:qFormat/>
    <w:rsid w:val="00E349B6"/>
    <w:pPr>
      <w:numPr>
        <w:ilvl w:val="1"/>
      </w:numPr>
      <w:spacing w:before="480" w:after="480" w:line="240" w:lineRule="auto"/>
    </w:pPr>
    <w:rPr>
      <w:rFonts w:asciiTheme="majorHAnsi" w:eastAsiaTheme="minorEastAsia" w:hAnsiTheme="majorHAnsi"/>
      <w:color w:val="00245D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E349B6"/>
    <w:rPr>
      <w:rFonts w:asciiTheme="majorHAnsi" w:eastAsiaTheme="minorEastAsia" w:hAnsiTheme="majorHAnsi"/>
      <w:color w:val="00245D"/>
      <w:spacing w:val="15"/>
      <w:sz w:val="40"/>
    </w:rPr>
  </w:style>
  <w:style w:type="paragraph" w:customStyle="1" w:styleId="Subtitle2">
    <w:name w:val="Subtitle 2"/>
    <w:next w:val="Normal"/>
    <w:qFormat/>
    <w:rsid w:val="00E349B6"/>
    <w:pPr>
      <w:spacing w:before="480" w:after="480" w:line="240" w:lineRule="auto"/>
    </w:pPr>
    <w:rPr>
      <w:rFonts w:asciiTheme="majorHAnsi" w:eastAsiaTheme="minorEastAsia" w:hAnsiTheme="majorHAnsi"/>
      <w:color w:val="5F605D"/>
      <w:spacing w:val="15"/>
      <w:sz w:val="40"/>
    </w:rPr>
  </w:style>
  <w:style w:type="paragraph" w:styleId="ListParagraph">
    <w:name w:val="List Paragraph"/>
    <w:basedOn w:val="Normal"/>
    <w:link w:val="ListParagraphChar"/>
    <w:uiPriority w:val="34"/>
    <w:rsid w:val="00F84390"/>
    <w:pPr>
      <w:ind w:left="431" w:hanging="431"/>
      <w:contextualSpacing/>
    </w:pPr>
  </w:style>
  <w:style w:type="paragraph" w:customStyle="1" w:styleId="Bulletlist">
    <w:name w:val="Bullet list"/>
    <w:basedOn w:val="ListParagraph"/>
    <w:link w:val="BulletlistChar"/>
    <w:rsid w:val="00F84390"/>
    <w:pPr>
      <w:numPr>
        <w:numId w:val="6"/>
      </w:numPr>
      <w:ind w:left="431" w:hanging="431"/>
    </w:pPr>
  </w:style>
  <w:style w:type="paragraph" w:customStyle="1" w:styleId="Numberlist">
    <w:name w:val="Number list"/>
    <w:basedOn w:val="ListParagraph"/>
    <w:link w:val="NumberlistChar"/>
    <w:rsid w:val="00F84390"/>
    <w:pPr>
      <w:numPr>
        <w:numId w:val="8"/>
      </w:numPr>
      <w:ind w:left="431" w:hanging="431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84390"/>
  </w:style>
  <w:style w:type="character" w:customStyle="1" w:styleId="BulletlistChar">
    <w:name w:val="Bullet list Char"/>
    <w:basedOn w:val="ListParagraphChar"/>
    <w:link w:val="Bulletlist"/>
    <w:rsid w:val="00F84390"/>
  </w:style>
  <w:style w:type="table" w:styleId="TableGrid">
    <w:name w:val="Table Grid"/>
    <w:basedOn w:val="TableNormal"/>
    <w:uiPriority w:val="39"/>
    <w:rsid w:val="00B61FA0"/>
    <w:pPr>
      <w:spacing w:after="0" w:line="240" w:lineRule="auto"/>
    </w:p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top w:w="57" w:type="dxa"/>
        <w:left w:w="57" w:type="dxa"/>
        <w:bottom w:w="57" w:type="dxa"/>
        <w:right w:w="57" w:type="dxa"/>
      </w:tblCellMar>
    </w:tblPr>
  </w:style>
  <w:style w:type="character" w:customStyle="1" w:styleId="NumberlistChar">
    <w:name w:val="Number list Char"/>
    <w:basedOn w:val="BulletlistChar"/>
    <w:link w:val="Numberlist"/>
    <w:rsid w:val="00F84390"/>
  </w:style>
  <w:style w:type="table" w:customStyle="1" w:styleId="Table1">
    <w:name w:val="Table 1"/>
    <w:basedOn w:val="TableNormal"/>
    <w:uiPriority w:val="99"/>
    <w:rsid w:val="00B61FA0"/>
    <w:pPr>
      <w:spacing w:before="100" w:beforeAutospacing="1" w:after="100" w:afterAutospacing="1" w:line="240" w:lineRule="auto"/>
    </w:p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blStylePr w:type="firstRow">
      <w:rPr>
        <w:b/>
      </w:rPr>
      <w:tblPr/>
      <w:trPr>
        <w:cantSplit w:val="0"/>
        <w:tblHeader/>
      </w:trPr>
      <w:tcPr>
        <w:shd w:val="clear" w:color="auto" w:fill="00245D"/>
      </w:tcPr>
    </w:tblStylePr>
    <w:tblStylePr w:type="firstCol">
      <w:tblPr/>
      <w:tcPr>
        <w:shd w:val="clear" w:color="auto" w:fill="F2F2F2"/>
      </w:tcPr>
    </w:tblStylePr>
  </w:style>
  <w:style w:type="paragraph" w:styleId="Header">
    <w:name w:val="header"/>
    <w:basedOn w:val="Normal"/>
    <w:link w:val="HeaderChar"/>
    <w:uiPriority w:val="99"/>
    <w:unhideWhenUsed/>
    <w:rsid w:val="00B61FA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61FA0"/>
  </w:style>
  <w:style w:type="paragraph" w:styleId="Footer">
    <w:name w:val="footer"/>
    <w:basedOn w:val="Normal"/>
    <w:link w:val="FooterChar"/>
    <w:uiPriority w:val="99"/>
    <w:unhideWhenUsed/>
    <w:rsid w:val="00B61FA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61FA0"/>
  </w:style>
  <w:style w:type="table" w:customStyle="1" w:styleId="ListTable5Dark1">
    <w:name w:val="List Table 5 Dark1"/>
    <w:basedOn w:val="TableNormal"/>
    <w:uiPriority w:val="50"/>
    <w:rsid w:val="00A3469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245D" w:themeColor="text1"/>
        <w:left w:val="single" w:sz="24" w:space="0" w:color="00245D" w:themeColor="text1"/>
        <w:bottom w:val="single" w:sz="24" w:space="0" w:color="00245D" w:themeColor="text1"/>
        <w:right w:val="single" w:sz="24" w:space="0" w:color="00245D" w:themeColor="text1"/>
      </w:tblBorders>
    </w:tblPr>
    <w:tcPr>
      <w:shd w:val="clear" w:color="auto" w:fill="00245D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5709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709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7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C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C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C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lectricity North West">
      <a:dk1>
        <a:srgbClr val="00245D"/>
      </a:dk1>
      <a:lt1>
        <a:srgbClr val="FFFFFF"/>
      </a:lt1>
      <a:dk2>
        <a:srgbClr val="7AC143"/>
      </a:dk2>
      <a:lt2>
        <a:srgbClr val="6CADDF"/>
      </a:lt2>
      <a:accent1>
        <a:srgbClr val="9C7DB9"/>
      </a:accent1>
      <a:accent2>
        <a:srgbClr val="F58426"/>
      </a:accent2>
      <a:accent3>
        <a:srgbClr val="DB0962"/>
      </a:accent3>
      <a:accent4>
        <a:srgbClr val="22BCB9"/>
      </a:accent4>
      <a:accent5>
        <a:srgbClr val="5F6062"/>
      </a:accent5>
      <a:accent6>
        <a:srgbClr val="A1A1A4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7295B-9915-4C74-AA71-6F1C0BE089F9}"/>
</file>

<file path=customXml/itemProps2.xml><?xml version="1.0" encoding="utf-8"?>
<ds:datastoreItem xmlns:ds="http://schemas.openxmlformats.org/officeDocument/2006/customXml" ds:itemID="{5C7C584C-233F-4E01-8C1D-80AF405B83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59DB6-1367-4717-8038-968C492C16E2}">
  <ds:schemaRefs>
    <ds:schemaRef ds:uri="5052eca5-6b7a-4eab-8658-d88d8ea5564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f04d68c2-d168-438e-ac1e-e0c1e63b48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8646634-6C0D-4450-99DE-B0BA584E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2237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Electricity North West Limited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Povey, Ian</dc:creator>
  <cp:lastModifiedBy>Pears(ESO), Rob</cp:lastModifiedBy>
  <cp:revision>2</cp:revision>
  <cp:lastPrinted>2018-11-21T13:30:00Z</cp:lastPrinted>
  <dcterms:created xsi:type="dcterms:W3CDTF">2021-03-16T13:22:00Z</dcterms:created>
  <dcterms:modified xsi:type="dcterms:W3CDTF">2021-03-16T13:22:00Z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_AdHocReviewCycleID">
    <vt:i4>663101618</vt:i4>
  </property>
  <property fmtid="{D5CDD505-2E9C-101B-9397-08002B2CF9AE}" pid="4" name="_NewReviewCycle">
    <vt:lpwstr/>
  </property>
  <property fmtid="{D5CDD505-2E9C-101B-9397-08002B2CF9AE}" pid="5" name="_EmailSubject">
    <vt:lpwstr>GC0139 - Alternative How Section</vt:lpwstr>
  </property>
  <property fmtid="{D5CDD505-2E9C-101B-9397-08002B2CF9AE}" pid="6" name="_AuthorEmail">
    <vt:lpwstr>Graeme.Vincent@spenergynetworks.co.uk</vt:lpwstr>
  </property>
  <property fmtid="{D5CDD505-2E9C-101B-9397-08002B2CF9AE}" pid="7" name="_AuthorEmailDisplayName">
    <vt:lpwstr>Vincent, Graeme</vt:lpwstr>
  </property>
</Properties>
</file>